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spacing w:after="210" w:line="240" w:lineRule="auto"/>
        <w:rPr>
          <w:rFonts w:ascii="Times New Roman" w:cs="Times New Roman" w:hAnsi="Times New Roman" w:eastAsia="Times New Roman"/>
          <w:caps w:val="1"/>
          <w:sz w:val="28"/>
          <w:szCs w:val="28"/>
        </w:rPr>
      </w:pPr>
      <w:r>
        <w:rPr>
          <w:rFonts w:ascii="Times New Roman" w:hAnsi="Times New Roman"/>
          <w:caps w:val="1"/>
          <w:sz w:val="28"/>
          <w:szCs w:val="28"/>
          <w:rtl w:val="0"/>
        </w:rPr>
        <w:t>kad odli</w:t>
      </w:r>
      <w:r>
        <w:rPr>
          <w:rFonts w:ascii="Times New Roman" w:hAnsi="Times New Roman" w:hint="default"/>
          <w:caps w:val="1"/>
          <w:sz w:val="28"/>
          <w:szCs w:val="28"/>
          <w:rtl w:val="0"/>
        </w:rPr>
        <w:t>č</w:t>
      </w:r>
      <w:r>
        <w:rPr>
          <w:rFonts w:ascii="Times New Roman" w:hAnsi="Times New Roman"/>
          <w:caps w:val="1"/>
          <w:sz w:val="28"/>
          <w:szCs w:val="28"/>
          <w:rtl w:val="0"/>
        </w:rPr>
        <w:t>na</w:t>
      </w:r>
      <w:r>
        <w:rPr>
          <w:rFonts w:ascii="Times New Roman" w:hAnsi="Times New Roman"/>
          <w:caps w:val="1"/>
          <w:sz w:val="28"/>
          <w:szCs w:val="28"/>
          <w:rtl w:val="0"/>
          <w:lang w:val="it-IT"/>
        </w:rPr>
        <w:t xml:space="preserve"> vibra, </w:t>
      </w:r>
      <w:r>
        <w:rPr>
          <w:rFonts w:ascii="Times New Roman" w:hAnsi="Times New Roman"/>
          <w:caps w:val="1"/>
          <w:sz w:val="28"/>
          <w:szCs w:val="28"/>
          <w:rtl w:val="0"/>
        </w:rPr>
        <w:t>u</w:t>
      </w:r>
      <w:r>
        <w:rPr>
          <w:rFonts w:ascii="Times New Roman" w:hAnsi="Times New Roman" w:hint="default"/>
          <w:caps w:val="1"/>
          <w:sz w:val="28"/>
          <w:szCs w:val="28"/>
          <w:rtl w:val="0"/>
        </w:rPr>
        <w:t>č</w:t>
      </w:r>
      <w:r>
        <w:rPr>
          <w:rFonts w:ascii="Times New Roman" w:hAnsi="Times New Roman"/>
          <w:caps w:val="1"/>
          <w:sz w:val="28"/>
          <w:szCs w:val="28"/>
          <w:rtl w:val="0"/>
        </w:rPr>
        <w:t xml:space="preserve">enje i dobra djela sjednu za isti stol </w:t>
      </w:r>
    </w:p>
    <w:p>
      <w:pPr>
        <w:pStyle w:val="Body A"/>
        <w:spacing w:after="210" w:line="240" w:lineRule="auto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32"/>
          <w:szCs w:val="32"/>
          <w:rtl w:val="0"/>
          <w:lang w:val="it-IT"/>
        </w:rPr>
        <w:t xml:space="preserve">Evo </w:t>
      </w:r>
      <w:r>
        <w:rPr>
          <w:rFonts w:ascii="Times New Roman" w:hAnsi="Times New Roman" w:hint="default"/>
          <w:b w:val="1"/>
          <w:bCs w:val="1"/>
          <w:sz w:val="32"/>
          <w:szCs w:val="32"/>
          <w:rtl w:val="0"/>
        </w:rPr>
        <w:t>š</w:t>
      </w:r>
      <w:r>
        <w:rPr>
          <w:rFonts w:ascii="Times New Roman" w:hAnsi="Times New Roman"/>
          <w:b w:val="1"/>
          <w:bCs w:val="1"/>
          <w:sz w:val="32"/>
          <w:szCs w:val="32"/>
          <w:rtl w:val="0"/>
        </w:rPr>
        <w:t>to je sve na Fuliranju besplatno, povoljnije ili u humanitarne svrhe</w:t>
      </w:r>
    </w:p>
    <w:p>
      <w:pPr>
        <w:pStyle w:val="Body A"/>
        <w:spacing w:after="210" w:line="240" w:lineRule="auto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Ako tra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ite advent gdje se mije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aju dje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ji smijeh, dobre vibracije, ekologija i humanitarne akcije, Fuliranje na Strossmayerovu trgu je mjesto gdje prosinac ima 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veliko 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srce.</w:t>
      </w:r>
    </w:p>
    <w:p>
      <w:pPr>
        <w:pStyle w:val="Body A"/>
        <w:spacing w:after="21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Ovog prosinca Fuliranje nije samo gastro epicentar zagreba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kog adventa nego i velika 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ionica na otvorenom. Kroz besplatne vo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ene ture Nature i History Trail u prv</w:t>
      </w:r>
      <w:r>
        <w:rPr>
          <w:rFonts w:ascii="Times New Roman" w:hAnsi="Times New Roman"/>
          <w:sz w:val="24"/>
          <w:szCs w:val="24"/>
          <w:rtl w:val="0"/>
        </w:rPr>
        <w:t>a</w:t>
      </w:r>
      <w:r>
        <w:rPr>
          <w:rFonts w:ascii="Times New Roman" w:hAnsi="Times New Roman"/>
          <w:sz w:val="24"/>
          <w:szCs w:val="24"/>
          <w:rtl w:val="0"/>
        </w:rPr>
        <w:t xml:space="preserve"> dva tjedna je pro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lo ukupno 81 osnovno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kolsko dijete, otkrivaju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 gradske tajne i 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 kako voljeti prirodu i povijest grada. Ovdje stasaju i male eko-stru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njakinje i stru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njaci na tako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 xml:space="preserve">er besplatnim Zero waste radionicama </w:t>
      </w:r>
      <w:r>
        <w:rPr>
          <w:rFonts w:ascii="Arial Unicode MS" w:hAnsi="Arial Unicode MS" w:hint="default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sz w:val="24"/>
          <w:szCs w:val="24"/>
          <w:rtl w:val="0"/>
        </w:rPr>
        <w:t xml:space="preserve">Kako da postanem eko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  <w:lang w:val="zh-TW" w:eastAsia="zh-TW"/>
        </w:rPr>
        <w:t>uvar?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” </w:t>
      </w:r>
      <w:r>
        <w:rPr>
          <w:rFonts w:ascii="Times New Roman" w:hAnsi="Times New Roman"/>
          <w:sz w:val="24"/>
          <w:szCs w:val="24"/>
          <w:rtl w:val="0"/>
        </w:rPr>
        <w:t xml:space="preserve">Marka Capeka, </w:t>
      </w:r>
      <w:r>
        <w:rPr>
          <w:rFonts w:ascii="Times New Roman" w:hAnsi="Times New Roman"/>
          <w:sz w:val="24"/>
          <w:szCs w:val="24"/>
          <w:rtl w:val="0"/>
        </w:rPr>
        <w:t xml:space="preserve">te predavanjima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istog podzemlja, </w:t>
      </w:r>
      <w:r>
        <w:rPr>
          <w:rFonts w:ascii="Times New Roman" w:hAnsi="Times New Roman"/>
          <w:sz w:val="24"/>
          <w:szCs w:val="24"/>
          <w:rtl w:val="0"/>
        </w:rPr>
        <w:t xml:space="preserve">dok sve generacije aktivno sudjeluju u gratis programima Zelene Akcije, gdje su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IV POP radionica i SWAP party pokazali da odr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iva moda i cirkularna ekonomija mogu biti zabavni koliko i novi outfit.</w:t>
      </w:r>
    </w:p>
    <w:p>
      <w:pPr>
        <w:pStyle w:val="Body A"/>
        <w:spacing w:after="210" w:line="24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U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č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enje i odr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ž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iva umjetnost na otvorenom</w:t>
      </w:r>
    </w:p>
    <w:p>
      <w:pPr>
        <w:pStyle w:val="Body A"/>
        <w:spacing w:after="21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Posebno je uzbudljivo bilo </w:t>
      </w:r>
      <w:r>
        <w:rPr>
          <w:rFonts w:ascii="Times New Roman" w:hAnsi="Times New Roman"/>
          <w:sz w:val="24"/>
          <w:szCs w:val="24"/>
          <w:rtl w:val="0"/>
        </w:rPr>
        <w:t xml:space="preserve">u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etvrtak, </w:t>
      </w:r>
      <w:r>
        <w:rPr>
          <w:rFonts w:ascii="Times New Roman" w:hAnsi="Times New Roman"/>
          <w:sz w:val="24"/>
          <w:szCs w:val="24"/>
          <w:rtl w:val="0"/>
        </w:rPr>
        <w:t>11. prosinca kada je na Fuliranju sve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ano otkrivena skulptura </w:t>
      </w:r>
      <w:r>
        <w:rPr>
          <w:rFonts w:ascii="Arial Unicode MS" w:hAnsi="Arial Unicode MS" w:hint="default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sz w:val="24"/>
          <w:szCs w:val="24"/>
          <w:rtl w:val="0"/>
        </w:rPr>
        <w:t>Mrtva priroda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” </w:t>
      </w:r>
      <w:r>
        <w:rPr>
          <w:rFonts w:ascii="Times New Roman" w:hAnsi="Times New Roman"/>
          <w:sz w:val="24"/>
          <w:szCs w:val="24"/>
          <w:rtl w:val="0"/>
        </w:rPr>
        <w:t xml:space="preserve">autorskog dvojca Lane 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ur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ek i Roberta Fenricha. Impresivna instalacija, nastala od otpadnih i recikliranih materijala s ciljem da se otpadu ulije nova vrijednost kroz umjetnost, pobijedila je na natje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aju Art Waste Challenge za mlade umjetnike do 35 godina. Natje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aj je realiziran u suradnji s HDLU-om i uz podr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ku METRO Hrvatska, a instalacija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ostati izlo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ena na Fuliranju do kraja festivala, nakon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ega odlazi u trajno vlasni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tvo METRO-a.</w:t>
      </w:r>
    </w:p>
    <w:p>
      <w:pPr>
        <w:pStyle w:val="Body A"/>
        <w:spacing w:after="21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Zelene teme nastavljaju se i u tjednima uo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 Badnjaka, uz nove besplatne radionice, nedjeljne koncerte i predstave za djecu, dok roditelji otkrivaju gastro hitove i signature koktele na 16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ica koje i ove godine pretvaraju Fuliranje u omiljeno mjesto svih gurmana. Usto ovdje se mogu prona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 prigodni darovi na Beta by zlatarna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iroka i Aura gift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icama, dok se u svim sadr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ajima mo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 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ivati i povoljnije jer svakoga dana od 18-19 h traje Happy Hour s 10 % popusta na pla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anje ZABA Mastercard karticama.</w:t>
      </w:r>
    </w:p>
    <w:p>
      <w:pPr>
        <w:pStyle w:val="Body A"/>
        <w:spacing w:after="210" w:line="24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Ladies First subote i ru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ž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i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č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asti meni s misijom</w:t>
      </w:r>
    </w:p>
    <w:p>
      <w:pPr>
        <w:pStyle w:val="Body A"/>
        <w:spacing w:after="21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Subote na Fuliranju rezervirane su za Ladies First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 xml:space="preserve">program u kojem DJ-ice preuzimaju pult, a plesni podij postaje zona 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enske energije, prijateljica, mama i k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eri koje skupa ple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u i nazdravljaju 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ivotu. Dok DJ-ice vrte funk, disco i pop, Zborkinje i plesna skupina SVE za NJU brinu da koreografije i osmijeha ne nedostaje, a svaka subota nosi sna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nu poruku podr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ke 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enama koje se bore s malignim bolestima. U suradnji s Udrugom SVE za NJU, posebnu ulogu igra Rakijarnica sa svojim ru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astim menijem jer prihod od svih pi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a s tog menija odlazi upravo Udruzi, pretvaraju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 svaku naru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enu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u u simbol podr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ke. Na Fuliranju se tako istovremeno ple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e, brine, poma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e i slavi 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ivot, a adventska scena dobiva dodatnu, va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nu dimenziju solidarnosti.</w:t>
      </w:r>
    </w:p>
    <w:p>
      <w:pPr>
        <w:pStyle w:val="Body A"/>
        <w:spacing w:after="210" w:line="24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Glazbena kuhinja, plesnjaci i advent za sva raspolo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ž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enja</w:t>
      </w:r>
    </w:p>
    <w:p>
      <w:pPr>
        <w:pStyle w:val="Body A"/>
        <w:spacing w:after="21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Svaki dan ovdje ima poseban karakter: Senior plesnjaci ponedjeljcima okupljaju generacije koje su odavno ovladale plesnim podijem, Glazbena kuhinja DJ dvojca Andre i Matije utorkom na Strossmayerov trg s donosi prepoznatljive DJ setove i specijalne </w:t>
      </w:r>
      <w:r>
        <w:rPr>
          <w:rFonts w:ascii="Arial Unicode MS" w:hAnsi="Arial Unicode MS" w:hint="default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sz w:val="24"/>
          <w:szCs w:val="24"/>
          <w:rtl w:val="0"/>
        </w:rPr>
        <w:t>recepte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” </w:t>
      </w:r>
      <w:r>
        <w:rPr>
          <w:rFonts w:ascii="Times New Roman" w:hAnsi="Times New Roman"/>
          <w:sz w:val="24"/>
          <w:szCs w:val="24"/>
          <w:rtl w:val="0"/>
        </w:rPr>
        <w:t xml:space="preserve">za dobru atmosferu,  slijede Cro Dance partyji srijedom, Vibra Latina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etvrtkom i after work program petkom kojim vikendi zapo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inju ranije i prelijevaju se u Groznicu subotnje ve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eri. Nedjeljni Sunday Family Brunch spaja obiteljsko dru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enje, fine zalogaje i lagani groove za savr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en kraj tjedna.</w:t>
      </w:r>
    </w:p>
    <w:p>
      <w:pPr>
        <w:pStyle w:val="Body A"/>
        <w:spacing w:after="21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Ve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eri tako donose razli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ita lica Fuliranja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>od latino ritmova s plesnim 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iteljima do DJ programa koji se izmjenjuju s koncertima 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  <w:lang w:val="it-IT"/>
        </w:rPr>
        <w:t>ivo me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u kojima se isti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 nastup grupe E.T. 19. prosinca. Advent na Strossmayerovu trgu nudi jednako prostora za ozbiljno plesanje, opu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teno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avrljanje uz kuhano vino ili craft pi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a, kao i za intimne trenutke uz glazbenu pozadinu koja miri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 na nostalgiju.</w:t>
      </w:r>
    </w:p>
    <w:p>
      <w:pPr>
        <w:pStyle w:val="Body A"/>
        <w:spacing w:after="210" w:line="24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Noel* x UNUO: utorci s razlogom za ponos</w:t>
      </w:r>
    </w:p>
    <w:p>
      <w:pPr>
        <w:pStyle w:val="Body A"/>
        <w:spacing w:after="21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Poseban dragulj u bogatom programu su utorci, 16. i 23. prosinca od 15 sati, kada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ica Noel* udru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uje snage sa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enicima udruge UNUO. Kroz ovu suradnju Noel* i Fuliranje poma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u udruzi koja gastronomiju pretvara u alat osna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ivanja osoba s invaliditetom, djece bez odgovaraju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e roditeljske skrbi te djece i mladih u ranjivim situacijama. Posjetitelji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tih utoraka mo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 ku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ati posebno osmi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ljene zalogaje i pi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a, ali i upoznati mlade i odrasle koji kroz umjetnost kuhanja grade samopouzdanje i nova znanja. </w:t>
      </w:r>
      <w:r>
        <w:rPr>
          <w:rFonts w:ascii="Times New Roman" w:hAnsi="Times New Roman"/>
          <w:sz w:val="24"/>
          <w:szCs w:val="24"/>
          <w:rtl w:val="0"/>
        </w:rPr>
        <w:t xml:space="preserve">Tako </w:t>
      </w:r>
      <w:r>
        <w:rPr>
          <w:rFonts w:ascii="Times New Roman" w:hAnsi="Times New Roman"/>
          <w:sz w:val="24"/>
          <w:szCs w:val="24"/>
          <w:rtl w:val="0"/>
        </w:rPr>
        <w:t>prosinac na Fuliranju dobiva svoj najnje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niji, ali i najponosniji trenutak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 xml:space="preserve">onaj kada dobra vibra, fina klopa i dobra djela </w:t>
      </w:r>
      <w:del w:id="0" w:date="2025-12-12T08:52:23Z" w:author="Zrinka Ferina">
        <w:r>
          <w:rPr>
            <w:rFonts w:ascii="Times New Roman" w:hAnsi="Times New Roman"/>
            <w:sz w:val="24"/>
            <w:szCs w:val="24"/>
            <w:rtl w:val="0"/>
          </w:rPr>
          <w:delText>kona</w:delText>
        </w:r>
      </w:del>
      <w:del w:id="1" w:date="2025-12-12T08:52:23Z" w:author="Zrinka Ferina">
        <w:r>
          <w:rPr>
            <w:rFonts w:ascii="Times New Roman" w:hAnsi="Times New Roman" w:hint="default"/>
            <w:sz w:val="24"/>
            <w:szCs w:val="24"/>
            <w:rtl w:val="0"/>
          </w:rPr>
          <w:delText>č</w:delText>
        </w:r>
      </w:del>
      <w:del w:id="2" w:date="2025-12-12T08:52:23Z" w:author="Zrinka Ferina">
        <w:r>
          <w:rPr>
            <w:rFonts w:ascii="Times New Roman" w:hAnsi="Times New Roman"/>
            <w:sz w:val="24"/>
            <w:szCs w:val="24"/>
            <w:rtl w:val="0"/>
            <w:lang w:val="it-IT"/>
          </w:rPr>
          <w:delText xml:space="preserve">no </w:delText>
        </w:r>
      </w:del>
      <w:r>
        <w:rPr>
          <w:rFonts w:ascii="Times New Roman" w:hAnsi="Times New Roman"/>
          <w:sz w:val="24"/>
          <w:szCs w:val="24"/>
          <w:rtl w:val="0"/>
        </w:rPr>
        <w:t>sjednu za isti stol.</w:t>
      </w:r>
    </w:p>
    <w:p>
      <w:pPr>
        <w:pStyle w:val="Body A"/>
        <w:spacing w:after="210" w:line="24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Crumbs: manje bacanja hrane, delicije po povoljnijim cijenama</w:t>
      </w:r>
    </w:p>
    <w:p>
      <w:pPr>
        <w:pStyle w:val="Body A"/>
        <w:spacing w:after="21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Ovog Adventa Fuliranje se dodatno ve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 uz odr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ivost kroz suradnju s platformom Crumbs, u sklopu koje sve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ice svakodnevno izdvajaju minimalno 15 obroka koji su putem Crumbs aplikacije dostupni po sni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enim cijenama. Time se aktivno smanjuje bacanje hrane i poti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u odr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ive navike, a kvalitetna hrana postaje dostupnija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irem krugu posjetitelja. Suradnja s Crumbsom savr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eno se nadovezuje na zelene programe, Nature i History trailove te humanitarne inicijative kojima Fuliranje ove godine pokazuje da se dobar provod i odgovornost mogu savr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eno slagati.</w:t>
      </w:r>
    </w:p>
    <w:p>
      <w:pPr>
        <w:pStyle w:val="Body A"/>
        <w:spacing w:after="210" w:line="24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Odbrojavanje do Badnjaka uz program koji ima srce</w:t>
      </w:r>
    </w:p>
    <w:p>
      <w:pPr>
        <w:pStyle w:val="Body A"/>
        <w:spacing w:after="21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Kako se pribli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ava Badnjak, Fuliranje podi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e emocije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>adventski dani ispunjeni su gratis dje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jim predstavama, posjetima Djeda Bo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njaka, eko radionicama, plesnjacima za velike i male te ve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erima na kojima se izmjenjuju DJ- i live izvo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i. Strossmayerov trg tako postaje dnevni boravak grada, mjesto gdje se mo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 do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 na kavu u pauzi, dovesti razred na Nature ili History trail, proslaviti prijateljski prosina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ki izlazak ili zaplesati na Ladies First suboti, znaju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 da svaka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a s ru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astog menija, svaki obrok kroz Crumbs i svaki utorak s UNUO ekipom nose dodatnu vrijednost. Fuliranje </w:t>
      </w:r>
      <w:del w:id="3" w:date="2025-12-12T08:53:13Z" w:author="Zrinka Ferina">
        <w:r>
          <w:rPr>
            <w:rFonts w:ascii="Times New Roman" w:hAnsi="Times New Roman"/>
            <w:sz w:val="24"/>
            <w:szCs w:val="24"/>
            <w:rtl w:val="0"/>
          </w:rPr>
          <w:delText xml:space="preserve">tako </w:delText>
        </w:r>
      </w:del>
      <w:r>
        <w:rPr>
          <w:rFonts w:ascii="Times New Roman" w:hAnsi="Times New Roman"/>
          <w:sz w:val="24"/>
          <w:szCs w:val="24"/>
          <w:rtl w:val="0"/>
        </w:rPr>
        <w:t>sjajnim primjerom pokazuje da se advent ne svodi samo na lampice i fotke, ve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na stvarne susrete, iskrene osmijehe i konkretna djela koja mijenjaju svakodnevicu onih kojima je podr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ka najpotrebnija. Sve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to trebate je do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 xml:space="preserve">ostalo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odraditi ritam, mirisi, okusi i ljudi koji su ovaj program 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inili jednim od najposebnijih prosina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kih doga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anja u gradu.</w:t>
      </w:r>
    </w:p>
    <w:p>
      <w:pPr>
        <w:pStyle w:val="Default"/>
        <w:spacing w:before="0" w:line="240" w:lineRule="auto"/>
        <w:rPr>
          <w:rStyle w:val="None"/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 xml:space="preserve">Za svakodnevne </w:t>
      </w:r>
      <w:r>
        <w:rPr>
          <w:rFonts w:ascii="Times New Roman" w:hAnsi="Times New Roman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novosti pratite Fuliranje na</w:t>
      </w:r>
      <w:r>
        <w:rPr>
          <w:rStyle w:val="Hyperlink.1"/>
          <w:rtl w:val="0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"https://www.facebook.com/Fuliranje"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Facebooku</w:t>
      </w:r>
      <w:r>
        <w:rPr/>
        <w:fldChar w:fldCharType="end" w:fldLock="0"/>
      </w:r>
      <w:r>
        <w:rPr>
          <w:rStyle w:val="None"/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 xml:space="preserve">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"https://www.instagram.com/fuliranje/"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Instagramu</w:t>
      </w:r>
      <w:r>
        <w:rPr/>
        <w:fldChar w:fldCharType="end" w:fldLock="0"/>
      </w:r>
      <w:r>
        <w:rPr>
          <w:rStyle w:val="None"/>
          <w:rFonts w:ascii="Times New Roman" w:hAnsi="Times New Roman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 xml:space="preserve"> i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"https://www.tiktok.com/@fuliranje"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 xml:space="preserve">Tik Toku </w:t>
      </w:r>
      <w:r>
        <w:rPr/>
        <w:fldChar w:fldCharType="end" w:fldLock="0"/>
      </w:r>
    </w:p>
    <w:p>
      <w:pPr>
        <w:pStyle w:val="Default"/>
        <w:spacing w:before="0" w:line="240" w:lineRule="auto"/>
        <w:rPr>
          <w:rStyle w:val="None"/>
          <w:rFonts w:ascii="Times New Roman" w:cs="Times New Roman" w:hAnsi="Times New Roman" w:eastAsia="Times New Roman"/>
          <w:u w:color="000000"/>
          <w:shd w:val="clear" w:color="auto" w:fill="ffffff"/>
          <w14:textOutline w14:w="12700" w14:cap="flat">
            <w14:noFill/>
            <w14:miter w14:lim="400000"/>
          </w14:textOutline>
        </w:rPr>
      </w:pPr>
    </w:p>
    <w:p>
      <w:pPr>
        <w:pStyle w:val="Default"/>
        <w:spacing w:before="0" w:line="240" w:lineRule="auto"/>
        <w:rPr>
          <w:rStyle w:val="None"/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b w:val="1"/>
          <w:bCs w:val="1"/>
          <w:u w:color="000000"/>
          <w:rtl w:val="0"/>
          <w14:textOutline w14:w="12700" w14:cap="flat">
            <w14:noFill/>
            <w14:miter w14:lim="400000"/>
          </w14:textOutline>
        </w:rPr>
        <w:t>Mjesto</w:t>
      </w:r>
      <w:r>
        <w:rPr>
          <w:rStyle w:val="None"/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: Trg Josipa Jurja Strossmayera, Zagreb</w:t>
      </w:r>
    </w:p>
    <w:p>
      <w:pPr>
        <w:pStyle w:val="Default"/>
        <w:spacing w:before="0" w:line="240" w:lineRule="auto"/>
        <w:rPr>
          <w:rStyle w:val="None"/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b w:val="1"/>
          <w:bCs w:val="1"/>
          <w:u w:color="000000"/>
          <w:rtl w:val="0"/>
          <w14:textOutline w14:w="12700" w14:cap="flat">
            <w14:noFill/>
            <w14:miter w14:lim="400000"/>
          </w14:textOutline>
        </w:rPr>
        <w:t>Trajanje</w:t>
      </w:r>
      <w:r>
        <w:rPr>
          <w:rStyle w:val="None"/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: Do 07. sije</w:t>
      </w:r>
      <w:r>
        <w:rPr>
          <w:rStyle w:val="None"/>
          <w:rFonts w:ascii="Times New Roman" w:hAnsi="Times New Roman" w:hint="default"/>
          <w:u w:color="000000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None"/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nja 2026.</w:t>
      </w:r>
      <w:r>
        <w:rPr>
          <w:rStyle w:val="None"/>
          <w:rFonts w:ascii="Times New Roman" w:hAnsi="Times New Roman" w:hint="default"/>
          <w:u w:color="000000"/>
          <w:rtl w:val="0"/>
          <w14:textOutline w14:w="12700" w14:cap="flat">
            <w14:noFill/>
            <w14:miter w14:lim="400000"/>
          </w14:textOutline>
        </w:rPr>
        <w:t> </w:t>
      </w:r>
    </w:p>
    <w:p>
      <w:pPr>
        <w:pStyle w:val="Default"/>
        <w:spacing w:before="0" w:line="240" w:lineRule="auto"/>
        <w:rPr>
          <w:rStyle w:val="None"/>
          <w:rFonts w:ascii="Times New Roman" w:cs="Times New Roman" w:hAnsi="Times New Roman" w:eastAsia="Times New Roman"/>
          <w:u w:color="222222"/>
          <w:shd w:val="clear" w:color="auto" w:fill="ffffff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b w:val="1"/>
          <w:bCs w:val="1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Radno vrijeme:</w:t>
      </w:r>
      <w:r>
        <w:rPr>
          <w:rStyle w:val="None"/>
          <w:rFonts w:ascii="Times New Roman" w:hAnsi="Times New Roman" w:hint="default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  </w:t>
      </w:r>
      <w:r>
        <w:rPr>
          <w:rStyle w:val="None"/>
          <w:rFonts w:ascii="Times New Roman" w:hAnsi="Times New Roman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>pon-</w:t>
      </w:r>
      <w:r>
        <w:rPr>
          <w:rStyle w:val="None"/>
          <w:rFonts w:ascii="Times New Roman" w:hAnsi="Times New Roman" w:hint="default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Style w:val="None"/>
          <w:rFonts w:ascii="Times New Roman" w:hAnsi="Times New Roman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>et 12:00 - 23:00 h / pet 12:00 - 24:00 h / sub-ned 11:00 -24:00 h</w:t>
      </w:r>
    </w:p>
    <w:p>
      <w:pPr>
        <w:pStyle w:val="Default"/>
        <w:spacing w:before="0" w:line="240" w:lineRule="auto"/>
        <w:rPr>
          <w:rStyle w:val="None"/>
          <w:rFonts w:ascii="Times New Roman" w:cs="Times New Roman" w:hAnsi="Times New Roman" w:eastAsia="Times New Roman"/>
          <w:u w:color="222222"/>
          <w:shd w:val="clear" w:color="auto" w:fill="ffffff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Bo</w:t>
      </w:r>
      <w:r>
        <w:rPr>
          <w:rStyle w:val="None"/>
          <w:rFonts w:ascii="Times New Roman" w:hAnsi="Times New Roman" w:hint="default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Style w:val="None"/>
          <w:rFonts w:ascii="Times New Roman" w:hAnsi="Times New Roman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i</w:t>
      </w:r>
      <w:r>
        <w:rPr>
          <w:rStyle w:val="None"/>
          <w:rFonts w:ascii="Times New Roman" w:hAnsi="Times New Roman" w:hint="default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ć </w:t>
      </w:r>
      <w:r>
        <w:rPr>
          <w:rStyle w:val="None"/>
          <w:rFonts w:ascii="Times New Roman" w:hAnsi="Times New Roman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17:00 - 24:00 h</w:t>
      </w:r>
    </w:p>
    <w:p>
      <w:pPr>
        <w:pStyle w:val="Default"/>
        <w:spacing w:before="0" w:line="240" w:lineRule="auto"/>
        <w:rPr>
          <w:rStyle w:val="None"/>
          <w:rFonts w:ascii="Times New Roman" w:cs="Times New Roman" w:hAnsi="Times New Roman" w:eastAsia="Times New Roman"/>
          <w:u w:color="222222"/>
          <w:shd w:val="clear" w:color="auto" w:fill="ffffff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 w:hint="default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Š</w:t>
      </w:r>
      <w:r>
        <w:rPr>
          <w:rStyle w:val="None"/>
          <w:rFonts w:ascii="Times New Roman" w:hAnsi="Times New Roman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tefanje 12:00 - 24:00 h</w:t>
      </w:r>
    </w:p>
    <w:p>
      <w:pPr>
        <w:pStyle w:val="Default"/>
        <w:spacing w:before="0" w:line="240" w:lineRule="auto"/>
        <w:rPr>
          <w:rStyle w:val="None"/>
          <w:rFonts w:ascii="Times New Roman" w:cs="Times New Roman" w:hAnsi="Times New Roman" w:eastAsia="Times New Roman"/>
          <w:u w:color="222222"/>
          <w:shd w:val="clear" w:color="auto" w:fill="ffffff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Stara Godina 12:00 - 00: 03h</w:t>
      </w:r>
    </w:p>
    <w:p>
      <w:pPr>
        <w:pStyle w:val="Default"/>
        <w:spacing w:before="0" w:line="240" w:lineRule="auto"/>
        <w:rPr>
          <w:rStyle w:val="None"/>
          <w:rFonts w:ascii="Times New Roman" w:cs="Times New Roman" w:hAnsi="Times New Roman" w:eastAsia="Times New Roman"/>
          <w:u w:color="222222"/>
          <w:shd w:val="clear" w:color="auto" w:fill="ffffff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Nova Godina 17-24:00 h</w:t>
      </w:r>
    </w:p>
    <w:p>
      <w:pPr>
        <w:pStyle w:val="Default"/>
        <w:spacing w:before="0" w:line="240" w:lineRule="auto"/>
        <w:rPr>
          <w:rStyle w:val="None"/>
          <w:rFonts w:ascii="Times New Roman" w:cs="Times New Roman" w:hAnsi="Times New Roman" w:eastAsia="Times New Roman"/>
          <w:u w:color="222222"/>
          <w:shd w:val="clear" w:color="auto" w:fill="ffffff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b w:val="1"/>
          <w:bCs w:val="1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Besplatno:</w:t>
      </w:r>
      <w:r>
        <w:rPr>
          <w:rStyle w:val="None"/>
          <w:rFonts w:ascii="Times New Roman" w:hAnsi="Times New Roman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 ulaz, koncerti, predstave, plesnjaci, radionice, History i Nature Trail</w:t>
      </w:r>
    </w:p>
    <w:p>
      <w:pPr>
        <w:pStyle w:val="Default"/>
        <w:spacing w:before="0" w:line="240" w:lineRule="auto"/>
        <w:rPr>
          <w:rStyle w:val="None"/>
          <w:rFonts w:ascii="Times New Roman" w:cs="Times New Roman" w:hAnsi="Times New Roman" w:eastAsia="Times New Roman"/>
          <w:u w:color="222222"/>
          <w:shd w:val="clear" w:color="auto" w:fill="ffffff"/>
          <w14:textOutline w14:w="12700" w14:cap="flat">
            <w14:noFill/>
            <w14:miter w14:lim="400000"/>
          </w14:textOutline>
        </w:rPr>
      </w:pPr>
    </w:p>
    <w:p>
      <w:pPr>
        <w:pStyle w:val="Default"/>
        <w:spacing w:before="0" w:line="240" w:lineRule="auto"/>
      </w:pPr>
      <w:r>
        <w:rPr>
          <w:rStyle w:val="None"/>
          <w:rFonts w:ascii="Times New Roman" w:hAnsi="Times New Roman"/>
          <w:u w:color="000000"/>
          <w:shd w:val="clear" w:color="auto" w:fill="ffffff"/>
          <w:rtl w:val="0"/>
          <w:lang w:val="it-IT"/>
          <w14:textOutline w14:w="12700" w14:cap="flat">
            <w14:noFill/>
            <w14:miter w14:lim="400000"/>
          </w14:textOutline>
        </w:rPr>
        <w:t>Foto: Sandro Sklepi</w:t>
      </w:r>
      <w:r>
        <w:rPr>
          <w:rStyle w:val="None"/>
          <w:rFonts w:ascii="Times New Roman" w:hAnsi="Times New Roman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ć</w:t>
      </w:r>
    </w:p>
    <w:sectPr>
      <w:headerReference w:type="default" r:id="rId4"/>
      <w:footerReference w:type="default" r:id="rId5"/>
      <w:pgSz w:w="12240" w:h="15840" w:orient="portrait"/>
      <w:pgMar w:top="1365" w:right="1365" w:bottom="1365" w:left="1365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Georg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tLeast"/>
      <w:ind w:left="0" w:right="0" w:firstLine="0"/>
      <w:jc w:val="left"/>
      <w:outlineLvl w:val="9"/>
    </w:pPr>
    <w:rPr>
      <w:rFonts w:ascii="Georgia" w:cs="Arial Unicode MS" w:hAnsi="Georg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rPr>
      <w:rFonts w:ascii="Times New Roman" w:hAnsi="Times New Roman"/>
      <w:outline w:val="0"/>
      <w:color w:val="0000ff"/>
      <w:u w:val="single" w:color="0000ff"/>
      <w14:textOutline w14:w="12700" w14:cap="flat">
        <w14:noFill/>
        <w14:miter w14:lim="400000"/>
      </w14:textOutline>
      <w14:textFill>
        <w14:solidFill>
          <w14:srgbClr w14:val="0000FF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New Roman" w:cs="Times New Roman" w:hAnsi="Times New Roman" w:eastAsia="Times New Roman"/>
      <w:outline w:val="0"/>
      <w:color w:val="0000ff"/>
      <w:u w:val="single" w:color="0000ff"/>
      <w:lang w:val="en-US"/>
      <w14:textOutline w14:w="12700" w14:cap="flat">
        <w14:noFill/>
        <w14:miter w14:lim="400000"/>
      </w14:textOutline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